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60E83C3E"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w:t>
      </w:r>
      <w:bookmarkStart w:id="0" w:name="_GoBack"/>
      <w:bookmarkEnd w:id="0"/>
      <w:r w:rsidRPr="00B31494">
        <w:rPr>
          <w:rFonts w:eastAsia="Times New Roman" w:cs="Times New Roman"/>
          <w:sz w:val="18"/>
          <w:szCs w:val="18"/>
          <w:lang w:eastAsia="cs-CZ"/>
        </w:rPr>
        <w:t xml:space="preserve">veřejné zakázky s názvem </w:t>
      </w:r>
      <w:r w:rsidRPr="00B31494">
        <w:rPr>
          <w:rFonts w:eastAsia="Times New Roman" w:cs="Times New Roman"/>
          <w:b/>
          <w:sz w:val="18"/>
          <w:szCs w:val="18"/>
          <w:lang w:eastAsia="cs-CZ"/>
          <w:rPrChange w:id="1" w:author="Krumlová Nikola" w:date="2023-03-01T10:34:00Z">
            <w:rPr>
              <w:rFonts w:eastAsia="Times New Roman" w:cs="Times New Roman"/>
              <w:b/>
              <w:sz w:val="18"/>
              <w:szCs w:val="18"/>
              <w:highlight w:val="green"/>
              <w:lang w:eastAsia="cs-CZ"/>
            </w:rPr>
          </w:rPrChange>
        </w:rPr>
        <w:t>„</w:t>
      </w:r>
      <w:ins w:id="2" w:author="Krumlová Nikola" w:date="2023-03-01T10:34:00Z">
        <w:r w:rsidR="00B31494" w:rsidRPr="00B31494">
          <w:rPr>
            <w:sz w:val="18"/>
            <w:szCs w:val="18"/>
            <w:rPrChange w:id="3" w:author="Krumlová Nikola" w:date="2023-03-01T10:34:00Z">
              <w:rPr>
                <w:sz w:val="18"/>
                <w:szCs w:val="18"/>
              </w:rPr>
            </w:rPrChange>
          </w:rPr>
          <w:t>Oprava trati v úseku Kunčice nad Labem - Hostinné</w:t>
        </w:r>
        <w:r w:rsidR="00B31494" w:rsidRPr="00B31494" w:rsidDel="00B31494">
          <w:rPr>
            <w:rFonts w:eastAsia="Times New Roman" w:cs="Times New Roman"/>
            <w:b/>
            <w:sz w:val="18"/>
            <w:szCs w:val="18"/>
            <w:lang w:eastAsia="cs-CZ"/>
            <w:rPrChange w:id="4" w:author="Krumlová Nikola" w:date="2023-03-01T10:34:00Z">
              <w:rPr>
                <w:rFonts w:eastAsia="Times New Roman" w:cs="Times New Roman"/>
                <w:b/>
                <w:sz w:val="18"/>
                <w:szCs w:val="18"/>
                <w:highlight w:val="green"/>
                <w:lang w:eastAsia="cs-CZ"/>
              </w:rPr>
            </w:rPrChange>
          </w:rPr>
          <w:t xml:space="preserve"> </w:t>
        </w:r>
      </w:ins>
      <w:del w:id="5" w:author="Krumlová Nikola" w:date="2023-03-01T10:34:00Z">
        <w:r w:rsidRPr="00B31494" w:rsidDel="00B31494">
          <w:rPr>
            <w:rFonts w:eastAsia="Times New Roman" w:cs="Times New Roman"/>
            <w:b/>
            <w:sz w:val="18"/>
            <w:szCs w:val="18"/>
            <w:lang w:eastAsia="cs-CZ"/>
            <w:rPrChange w:id="6" w:author="Krumlová Nikola" w:date="2023-03-01T10:34:00Z">
              <w:rPr>
                <w:rFonts w:eastAsia="Times New Roman" w:cs="Times New Roman"/>
                <w:b/>
                <w:sz w:val="18"/>
                <w:szCs w:val="18"/>
                <w:highlight w:val="green"/>
                <w:lang w:eastAsia="cs-CZ"/>
              </w:rPr>
            </w:rPrChange>
          </w:rPr>
          <w:delText>xxxxxxxxxxxxxxx</w:delText>
        </w:r>
      </w:del>
      <w:r w:rsidRPr="00B31494">
        <w:rPr>
          <w:rFonts w:eastAsia="Times New Roman" w:cs="Times New Roman"/>
          <w:b/>
          <w:sz w:val="18"/>
          <w:szCs w:val="18"/>
          <w:lang w:eastAsia="cs-CZ"/>
          <w:rPrChange w:id="7" w:author="Krumlová Nikola" w:date="2023-03-01T10:34:00Z">
            <w:rPr>
              <w:rFonts w:eastAsia="Times New Roman" w:cs="Times New Roman"/>
              <w:b/>
              <w:sz w:val="18"/>
              <w:szCs w:val="18"/>
              <w:highlight w:val="green"/>
              <w:lang w:eastAsia="cs-CZ"/>
            </w:rPr>
          </w:rPrChange>
        </w:rPr>
        <w:t>“</w:t>
      </w:r>
      <w:r w:rsidRPr="00B31494">
        <w:rPr>
          <w:rFonts w:eastAsia="Times New Roman" w:cs="Times New Roman"/>
          <w:sz w:val="18"/>
          <w:szCs w:val="18"/>
          <w:lang w:eastAsia="cs-CZ"/>
          <w:rPrChange w:id="8" w:author="Krumlová Nikola" w:date="2023-03-01T10:34:00Z">
            <w:rPr>
              <w:rFonts w:eastAsia="Times New Roman" w:cs="Times New Roman"/>
              <w:sz w:val="18"/>
              <w:szCs w:val="18"/>
              <w:highlight w:val="green"/>
              <w:lang w:eastAsia="cs-CZ"/>
            </w:rPr>
          </w:rPrChange>
        </w:rPr>
        <w:t xml:space="preserve">, </w:t>
      </w:r>
      <w:r w:rsidRPr="00B31494">
        <w:rPr>
          <w:rFonts w:eastAsia="Times New Roman" w:cs="Times New Roman"/>
          <w:sz w:val="18"/>
          <w:szCs w:val="18"/>
          <w:lang w:eastAsia="cs-CZ"/>
          <w:rPrChange w:id="9" w:author="Krumlová Nikola" w:date="2023-03-01T10:34:00Z">
            <w:rPr>
              <w:rFonts w:eastAsia="Times New Roman" w:cs="Times New Roman"/>
              <w:sz w:val="18"/>
              <w:szCs w:val="18"/>
              <w:lang w:eastAsia="cs-CZ"/>
            </w:rPr>
          </w:rPrChange>
        </w:rPr>
        <w:t>(dále jen „</w:t>
      </w:r>
      <w:r w:rsidRPr="00B31494">
        <w:rPr>
          <w:rFonts w:eastAsia="Times New Roman" w:cs="Times New Roman"/>
          <w:b/>
          <w:i/>
          <w:sz w:val="18"/>
          <w:szCs w:val="18"/>
          <w:lang w:eastAsia="cs-CZ"/>
          <w:rPrChange w:id="10" w:author="Krumlová Nikola" w:date="2023-03-01T10:34:00Z">
            <w:rPr>
              <w:rFonts w:eastAsia="Times New Roman" w:cs="Times New Roman"/>
              <w:b/>
              <w:i/>
              <w:sz w:val="18"/>
              <w:szCs w:val="18"/>
              <w:lang w:eastAsia="cs-CZ"/>
            </w:rPr>
          </w:rPrChange>
        </w:rPr>
        <w:t>Veřejná zakázka</w:t>
      </w:r>
      <w:r w:rsidRPr="00B31494">
        <w:rPr>
          <w:rFonts w:eastAsia="Times New Roman" w:cs="Times New Roman"/>
          <w:sz w:val="18"/>
          <w:szCs w:val="18"/>
          <w:lang w:eastAsia="cs-CZ"/>
          <w:rPrChange w:id="11" w:author="Krumlová Nikola" w:date="2023-03-01T10:34:00Z">
            <w:rPr>
              <w:rFonts w:eastAsia="Times New Roman" w:cs="Times New Roman"/>
              <w:sz w:val="18"/>
              <w:szCs w:val="18"/>
              <w:lang w:eastAsia="cs-CZ"/>
            </w:rPr>
          </w:rPrChange>
        </w:rPr>
        <w:t xml:space="preserve">“ a </w:t>
      </w:r>
      <w:r w:rsidRPr="00B31494">
        <w:rPr>
          <w:rFonts w:eastAsia="Times New Roman" w:cs="Times New Roman"/>
          <w:b/>
          <w:i/>
          <w:sz w:val="18"/>
          <w:szCs w:val="18"/>
          <w:lang w:eastAsia="cs-CZ"/>
          <w:rPrChange w:id="12" w:author="Krumlová Nikola" w:date="2023-03-01T10:34:00Z">
            <w:rPr>
              <w:rFonts w:eastAsia="Times New Roman" w:cs="Times New Roman"/>
              <w:b/>
              <w:i/>
              <w:sz w:val="18"/>
              <w:szCs w:val="18"/>
              <w:lang w:eastAsia="cs-CZ"/>
            </w:rPr>
          </w:rPrChange>
        </w:rPr>
        <w:t>„Zadávací řízení“</w:t>
      </w:r>
      <w:r w:rsidRPr="00B31494">
        <w:rPr>
          <w:rFonts w:eastAsia="Times New Roman" w:cs="Times New Roman"/>
          <w:sz w:val="18"/>
          <w:szCs w:val="18"/>
          <w:lang w:eastAsia="cs-CZ"/>
          <w:rPrChange w:id="13" w:author="Krumlová Nikola" w:date="2023-03-01T10:34:00Z">
            <w:rPr>
              <w:rFonts w:eastAsia="Times New Roman" w:cs="Times New Roman"/>
              <w:sz w:val="18"/>
              <w:szCs w:val="18"/>
              <w:lang w:eastAsia="cs-CZ"/>
            </w:rPr>
          </w:rPrChange>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umlová Nikola">
    <w15:presenceInfo w15:providerId="None" w15:userId="Krumlová Niko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70F0"/>
    <w:rsid w:val="00127826"/>
    <w:rsid w:val="003727EC"/>
    <w:rsid w:val="00385E2B"/>
    <w:rsid w:val="004D208E"/>
    <w:rsid w:val="005333BD"/>
    <w:rsid w:val="007107A0"/>
    <w:rsid w:val="007B78F2"/>
    <w:rsid w:val="0086299E"/>
    <w:rsid w:val="009E67F9"/>
    <w:rsid w:val="00A51739"/>
    <w:rsid w:val="00AE3F9F"/>
    <w:rsid w:val="00B31494"/>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334</Words>
  <Characters>1973</Characters>
  <Application>Microsoft Office Word</Application>
  <DocSecurity>0</DocSecurity>
  <Lines>16</Lines>
  <Paragraphs>4</Paragraphs>
  <ScaleCrop>false</ScaleCrop>
  <Company>Správa železnic, státní organizace</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8</cp:revision>
  <dcterms:created xsi:type="dcterms:W3CDTF">2023-01-28T09:18:00Z</dcterms:created>
  <dcterms:modified xsi:type="dcterms:W3CDTF">2023-03-01T09:35:00Z</dcterms:modified>
</cp:coreProperties>
</file>